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65447F" w:rsidRPr="00EC34D0">
        <w:rPr>
          <w:rFonts w:ascii="Arial" w:hAnsi="Arial" w:cs="Arial"/>
          <w:b/>
          <w:bCs/>
          <w:sz w:val="20"/>
          <w:szCs w:val="20"/>
        </w:rPr>
        <w:t xml:space="preserve">II/344 Chotěboř křiž. II/345 – </w:t>
      </w:r>
      <w:proofErr w:type="spellStart"/>
      <w:r w:rsidR="0065447F" w:rsidRPr="00EC34D0">
        <w:rPr>
          <w:rFonts w:ascii="Arial" w:hAnsi="Arial" w:cs="Arial"/>
          <w:b/>
          <w:bCs/>
          <w:sz w:val="20"/>
          <w:szCs w:val="20"/>
        </w:rPr>
        <w:t>Jeníkovec</w:t>
      </w:r>
      <w:proofErr w:type="spellEnd"/>
      <w:r w:rsidR="0065447F" w:rsidRPr="00EC34D0">
        <w:rPr>
          <w:rFonts w:ascii="Arial" w:hAnsi="Arial" w:cs="Arial"/>
          <w:b/>
          <w:bCs/>
          <w:sz w:val="20"/>
          <w:szCs w:val="20"/>
        </w:rPr>
        <w:t xml:space="preserve"> křiž. III/34428</w:t>
      </w:r>
      <w:r w:rsidRPr="00DB3FA7">
        <w:rPr>
          <w:rFonts w:ascii="Arial" w:hAnsi="Arial" w:cs="Arial"/>
          <w:sz w:val="20"/>
          <w:szCs w:val="20"/>
        </w:rPr>
        <w:t xml:space="preserve">“ zadávanou ve zjednodušeném </w:t>
      </w:r>
      <w:r w:rsidRPr="00DB3FA7">
        <w:rPr>
          <w:rFonts w:ascii="Arial" w:hAnsi="Arial" w:cs="Arial"/>
          <w:sz w:val="20"/>
          <w:szCs w:val="20"/>
        </w:rPr>
        <w:lastRenderedPageBreak/>
        <w:t xml:space="preserve">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E83FB7" w:rsidRPr="00B41B3E">
        <w:rPr>
          <w:rFonts w:ascii="Arial" w:hAnsi="Arial" w:cs="Arial"/>
          <w:sz w:val="20"/>
          <w:szCs w:val="20"/>
        </w:rPr>
        <w:t>oprav</w:t>
      </w:r>
      <w:r w:rsidR="00E83FB7">
        <w:rPr>
          <w:rFonts w:ascii="Arial" w:hAnsi="Arial" w:cs="Arial"/>
          <w:sz w:val="20"/>
          <w:szCs w:val="20"/>
        </w:rPr>
        <w:t xml:space="preserve">a vybraného úseku </w:t>
      </w:r>
      <w:r w:rsidR="00E83FB7" w:rsidRPr="000B16A9">
        <w:rPr>
          <w:rFonts w:ascii="Arial" w:hAnsi="Arial" w:cs="Arial"/>
          <w:sz w:val="20"/>
          <w:szCs w:val="20"/>
        </w:rPr>
        <w:t xml:space="preserve">silnice II/344 v kraji Vysočina, okres Havlíčkův Brod, </w:t>
      </w:r>
      <w:proofErr w:type="spellStart"/>
      <w:proofErr w:type="gramStart"/>
      <w:r w:rsidR="00E83FB7" w:rsidRPr="000B16A9">
        <w:rPr>
          <w:rFonts w:ascii="Arial" w:hAnsi="Arial" w:cs="Arial"/>
          <w:sz w:val="20"/>
          <w:szCs w:val="20"/>
        </w:rPr>
        <w:t>k.ú</w:t>
      </w:r>
      <w:proofErr w:type="spellEnd"/>
      <w:r w:rsidR="00E83FB7" w:rsidRPr="000B16A9">
        <w:rPr>
          <w:rFonts w:ascii="Arial" w:hAnsi="Arial" w:cs="Arial"/>
          <w:sz w:val="20"/>
          <w:szCs w:val="20"/>
        </w:rPr>
        <w:t>.</w:t>
      </w:r>
      <w:proofErr w:type="gramEnd"/>
      <w:r w:rsidR="00E83FB7" w:rsidRPr="000B16A9">
        <w:rPr>
          <w:rFonts w:ascii="Arial" w:hAnsi="Arial" w:cs="Arial"/>
          <w:sz w:val="20"/>
          <w:szCs w:val="20"/>
        </w:rPr>
        <w:t xml:space="preserve"> Chotěboř a Libice nad Doubravou</w:t>
      </w:r>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65447F" w:rsidRPr="00EC34D0">
        <w:rPr>
          <w:rFonts w:ascii="Arial" w:hAnsi="Arial" w:cs="Arial"/>
          <w:b/>
          <w:bCs/>
          <w:sz w:val="20"/>
          <w:szCs w:val="20"/>
        </w:rPr>
        <w:t xml:space="preserve">II/344 Chotěboř křiž. II/345 – </w:t>
      </w:r>
      <w:proofErr w:type="spellStart"/>
      <w:r w:rsidR="0065447F" w:rsidRPr="00EC34D0">
        <w:rPr>
          <w:rFonts w:ascii="Arial" w:hAnsi="Arial" w:cs="Arial"/>
          <w:b/>
          <w:bCs/>
          <w:sz w:val="20"/>
          <w:szCs w:val="20"/>
        </w:rPr>
        <w:t>Jeníkovec</w:t>
      </w:r>
      <w:proofErr w:type="spellEnd"/>
      <w:r w:rsidR="0065447F" w:rsidRPr="00EC34D0">
        <w:rPr>
          <w:rFonts w:ascii="Arial" w:hAnsi="Arial" w:cs="Arial"/>
          <w:b/>
          <w:bCs/>
          <w:sz w:val="20"/>
          <w:szCs w:val="20"/>
        </w:rPr>
        <w:t xml:space="preserve"> křiž. III/</w:t>
      </w:r>
      <w:r w:rsidR="0065447F" w:rsidRPr="00E83FB7">
        <w:rPr>
          <w:rFonts w:ascii="Arial" w:hAnsi="Arial" w:cs="Arial"/>
          <w:b/>
          <w:bCs/>
          <w:sz w:val="20"/>
          <w:szCs w:val="20"/>
        </w:rPr>
        <w:t>34428</w:t>
      </w:r>
      <w:r w:rsidRPr="00E83FB7">
        <w:rPr>
          <w:rFonts w:ascii="Arial" w:hAnsi="Arial" w:cs="Arial"/>
          <w:sz w:val="20"/>
          <w:szCs w:val="20"/>
        </w:rPr>
        <w:t xml:space="preserve">“ (dále projektová </w:t>
      </w:r>
      <w:r w:rsidR="00E83FB7" w:rsidRPr="00E83FB7">
        <w:rPr>
          <w:rFonts w:ascii="Arial" w:hAnsi="Arial" w:cs="Arial"/>
          <w:sz w:val="20"/>
          <w:szCs w:val="20"/>
        </w:rPr>
        <w:t>dokumentace), kterou vypracoval</w:t>
      </w:r>
      <w:r w:rsidRPr="00E83FB7">
        <w:rPr>
          <w:rFonts w:ascii="Arial" w:hAnsi="Arial" w:cs="Arial"/>
          <w:sz w:val="20"/>
          <w:szCs w:val="20"/>
        </w:rPr>
        <w:t xml:space="preserve"> </w:t>
      </w:r>
      <w:r w:rsidR="00E83FB7" w:rsidRPr="00E83FB7">
        <w:rPr>
          <w:rFonts w:ascii="Arial" w:hAnsi="Arial" w:cs="Arial"/>
          <w:sz w:val="20"/>
          <w:szCs w:val="20"/>
        </w:rPr>
        <w:t>Bc. Petr Jaroš, se sídlem Zábor</w:t>
      </w:r>
      <w:r w:rsidR="00E83FB7" w:rsidRPr="00761FF7">
        <w:rPr>
          <w:rFonts w:ascii="Arial" w:hAnsi="Arial" w:cs="Arial"/>
          <w:sz w:val="20"/>
          <w:szCs w:val="20"/>
        </w:rPr>
        <w:t>ná 26, 588 13 Polná</w:t>
      </w:r>
      <w:r w:rsidR="00E83FB7">
        <w:rPr>
          <w:rFonts w:ascii="Arial" w:hAnsi="Arial" w:cs="Arial"/>
          <w:sz w:val="20"/>
          <w:szCs w:val="20"/>
        </w:rPr>
        <w:t xml:space="preserve">, </w:t>
      </w:r>
      <w:r w:rsidR="00E83FB7" w:rsidRPr="00E83FB7">
        <w:rPr>
          <w:rFonts w:ascii="Arial" w:hAnsi="Arial" w:cs="Arial"/>
          <w:sz w:val="20"/>
          <w:szCs w:val="20"/>
        </w:rPr>
        <w:t>IČO: 04574516</w:t>
      </w:r>
      <w:r w:rsidRPr="00DB3FA7">
        <w:rPr>
          <w:rFonts w:ascii="Arial" w:hAnsi="Arial" w:cs="Arial"/>
          <w:sz w:val="20"/>
          <w:szCs w:val="20"/>
        </w:rPr>
        <w:t xml:space="preserve">, </w:t>
      </w:r>
      <w:r w:rsidR="00EC3020">
        <w:rPr>
          <w:rFonts w:ascii="Arial" w:hAnsi="Arial" w:cs="Arial"/>
          <w:sz w:val="20"/>
          <w:szCs w:val="20"/>
        </w:rPr>
        <w:t xml:space="preserve">a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8871C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871C5">
        <w:rPr>
          <w:rFonts w:ascii="Arial" w:hAnsi="Arial" w:cs="Arial"/>
          <w:sz w:val="20"/>
          <w:szCs w:val="20"/>
          <w:lang w:eastAsia="cs-CZ"/>
        </w:rPr>
        <w:t xml:space="preserve">zahájení realizace stavby: </w:t>
      </w:r>
      <w:r w:rsidRPr="008871C5">
        <w:rPr>
          <w:rFonts w:ascii="Arial" w:hAnsi="Arial" w:cs="Arial"/>
          <w:b/>
          <w:sz w:val="20"/>
          <w:szCs w:val="20"/>
          <w:lang w:eastAsia="cs-CZ"/>
        </w:rPr>
        <w:t>dnem předání a převzetí staveniště</w:t>
      </w:r>
      <w:r w:rsidRPr="008871C5">
        <w:rPr>
          <w:rFonts w:ascii="Arial" w:hAnsi="Arial" w:cs="Arial"/>
          <w:sz w:val="20"/>
          <w:szCs w:val="20"/>
          <w:lang w:eastAsia="cs-CZ"/>
        </w:rPr>
        <w:t xml:space="preserve"> </w:t>
      </w:r>
    </w:p>
    <w:p w:rsidR="00DB3FA7" w:rsidRPr="008871C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871C5">
        <w:rPr>
          <w:rFonts w:ascii="Arial" w:hAnsi="Arial" w:cs="Arial"/>
          <w:sz w:val="20"/>
          <w:szCs w:val="20"/>
          <w:lang w:eastAsia="cs-CZ"/>
        </w:rPr>
        <w:t xml:space="preserve">uvedení </w:t>
      </w:r>
      <w:r w:rsidR="009014AB" w:rsidRPr="008871C5">
        <w:rPr>
          <w:rFonts w:ascii="Arial" w:hAnsi="Arial" w:cs="Arial"/>
          <w:sz w:val="20"/>
          <w:szCs w:val="20"/>
          <w:lang w:eastAsia="cs-CZ"/>
        </w:rPr>
        <w:t xml:space="preserve">celé stavby do užívání ve smyslu čl. XII. obchodních podmínek (dále i „OP“): </w:t>
      </w:r>
      <w:r w:rsidR="008871C5" w:rsidRPr="008871C5">
        <w:rPr>
          <w:rFonts w:ascii="Arial" w:hAnsi="Arial" w:cs="Arial"/>
          <w:b/>
          <w:sz w:val="20"/>
          <w:szCs w:val="20"/>
          <w:lang w:eastAsia="cs-CZ"/>
        </w:rPr>
        <w:t>do 3</w:t>
      </w:r>
      <w:r w:rsidR="009014AB" w:rsidRPr="008871C5">
        <w:rPr>
          <w:rFonts w:ascii="Arial" w:hAnsi="Arial" w:cs="Arial"/>
          <w:b/>
          <w:sz w:val="20"/>
          <w:szCs w:val="20"/>
          <w:lang w:eastAsia="cs-CZ"/>
        </w:rPr>
        <w:t xml:space="preserve"> měsíců</w:t>
      </w:r>
      <w:r w:rsidR="009014AB" w:rsidRPr="008871C5">
        <w:rPr>
          <w:rFonts w:ascii="Arial" w:hAnsi="Arial" w:cs="Arial"/>
          <w:sz w:val="20"/>
          <w:szCs w:val="20"/>
          <w:lang w:eastAsia="cs-CZ"/>
        </w:rPr>
        <w:t xml:space="preserve"> od předání a převzetí staveniště</w:t>
      </w:r>
    </w:p>
    <w:p w:rsidR="00DB3FA7" w:rsidRPr="008871C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871C5">
        <w:rPr>
          <w:rFonts w:ascii="Arial" w:hAnsi="Arial" w:cs="Arial"/>
          <w:sz w:val="20"/>
          <w:szCs w:val="20"/>
          <w:lang w:eastAsia="cs-CZ"/>
        </w:rPr>
        <w:t xml:space="preserve">dokončení díla vč. předání kompletní dokladové části Objednateli: </w:t>
      </w:r>
      <w:r w:rsidRPr="008871C5">
        <w:rPr>
          <w:rFonts w:ascii="Arial" w:hAnsi="Arial" w:cs="Arial"/>
          <w:b/>
          <w:sz w:val="20"/>
          <w:szCs w:val="20"/>
          <w:lang w:eastAsia="cs-CZ"/>
        </w:rPr>
        <w:t>do 1 měsíce</w:t>
      </w:r>
      <w:r w:rsidRPr="008871C5">
        <w:rPr>
          <w:rFonts w:ascii="Arial" w:hAnsi="Arial" w:cs="Arial"/>
          <w:sz w:val="20"/>
          <w:szCs w:val="20"/>
          <w:lang w:eastAsia="cs-CZ"/>
        </w:rPr>
        <w:t xml:space="preserve"> od uvedení celé stavby do užívání dle bodu </w:t>
      </w:r>
      <w:r w:rsidR="009014AB" w:rsidRPr="008871C5">
        <w:rPr>
          <w:rFonts w:ascii="Arial" w:hAnsi="Arial" w:cs="Arial"/>
          <w:sz w:val="20"/>
          <w:szCs w:val="20"/>
          <w:lang w:eastAsia="cs-CZ"/>
        </w:rPr>
        <w:t>b</w:t>
      </w:r>
      <w:r w:rsidRPr="008871C5">
        <w:rPr>
          <w:rFonts w:ascii="Arial" w:hAnsi="Arial" w:cs="Arial"/>
          <w:sz w:val="20"/>
          <w:szCs w:val="20"/>
          <w:lang w:eastAsia="cs-CZ"/>
        </w:rPr>
        <w:t xml:space="preserve">),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lastRenderedPageBreak/>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D7E84" w:rsidRPr="0065447F" w:rsidRDefault="00DD7E84" w:rsidP="00DD7E8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5447F">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65447F">
        <w:rPr>
          <w:rFonts w:ascii="Arial" w:hAnsi="Arial" w:cs="Arial"/>
          <w:snapToGrid w:val="0"/>
          <w:sz w:val="20"/>
          <w:szCs w:val="20"/>
        </w:rPr>
        <w:t>19.2. OP</w:t>
      </w:r>
      <w:proofErr w:type="gramEnd"/>
      <w:r w:rsidRPr="0065447F">
        <w:rPr>
          <w:rFonts w:ascii="Arial" w:hAnsi="Arial" w:cs="Arial"/>
          <w:snapToGrid w:val="0"/>
          <w:sz w:val="20"/>
          <w:szCs w:val="20"/>
        </w:rPr>
        <w:t>.</w:t>
      </w:r>
    </w:p>
    <w:p w:rsidR="00DD7E84" w:rsidRPr="0065447F" w:rsidRDefault="00DD7E84" w:rsidP="00DD7E8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5447F">
        <w:rPr>
          <w:rFonts w:ascii="Arial" w:hAnsi="Arial" w:cs="Arial"/>
          <w:snapToGrid w:val="0"/>
          <w:sz w:val="20"/>
          <w:szCs w:val="20"/>
        </w:rPr>
        <w:t xml:space="preserve">Smluvní strany se dohodly, že Zhotovitel doloží splnění povinnosti dle odst. </w:t>
      </w:r>
      <w:proofErr w:type="gramStart"/>
      <w:r w:rsidRPr="0065447F">
        <w:rPr>
          <w:rFonts w:ascii="Arial" w:hAnsi="Arial" w:cs="Arial"/>
          <w:snapToGrid w:val="0"/>
          <w:sz w:val="20"/>
          <w:szCs w:val="20"/>
        </w:rPr>
        <w:t>19.1</w:t>
      </w:r>
      <w:proofErr w:type="gramEnd"/>
      <w:r w:rsidRPr="0065447F">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65447F">
        <w:rPr>
          <w:rFonts w:ascii="Arial" w:hAnsi="Arial" w:cs="Arial"/>
          <w:snapToGrid w:val="0"/>
          <w:sz w:val="20"/>
          <w:szCs w:val="20"/>
        </w:rPr>
        <w:t>19.1</w:t>
      </w:r>
      <w:proofErr w:type="gramEnd"/>
      <w:r w:rsidRPr="0065447F">
        <w:rPr>
          <w:rFonts w:ascii="Arial" w:hAnsi="Arial" w:cs="Arial"/>
          <w:snapToGrid w:val="0"/>
          <w:sz w:val="20"/>
          <w:szCs w:val="20"/>
        </w:rPr>
        <w:t>. a 19.2. OP se nemění.</w:t>
      </w:r>
    </w:p>
    <w:p w:rsidR="00DD7E84" w:rsidRPr="0065447F" w:rsidRDefault="00DD7E84" w:rsidP="00DD7E8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65447F">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65447F">
        <w:rPr>
          <w:rFonts w:ascii="Arial" w:hAnsi="Arial" w:cs="Arial"/>
          <w:snapToGrid w:val="0"/>
          <w:sz w:val="20"/>
          <w:szCs w:val="20"/>
        </w:rPr>
        <w:t>19.6. OP</w:t>
      </w:r>
      <w:proofErr w:type="gramEnd"/>
      <w:r w:rsidRPr="0065447F">
        <w:rPr>
          <w:rFonts w:ascii="Arial" w:hAnsi="Arial" w:cs="Arial"/>
          <w:snapToGrid w:val="0"/>
          <w:sz w:val="20"/>
          <w:szCs w:val="20"/>
        </w:rPr>
        <w:t xml:space="preserve">, vypouští však v odst. 19.6.4. OP znění „bez vad“. </w:t>
      </w:r>
    </w:p>
    <w:p w:rsidR="00DD7E84" w:rsidRDefault="00DD7E84" w:rsidP="0065447F">
      <w:pPr>
        <w:widowControl w:val="0"/>
        <w:tabs>
          <w:tab w:val="left" w:pos="567"/>
        </w:tabs>
        <w:snapToGrid w:val="0"/>
        <w:spacing w:after="240" w:line="240" w:lineRule="auto"/>
        <w:jc w:val="both"/>
        <w:outlineLvl w:val="7"/>
        <w:rPr>
          <w:ins w:id="0" w:author="Plesingerová Martina" w:date="2023-04-18T10:01:00Z"/>
          <w:rFonts w:ascii="Arial" w:hAnsi="Arial" w:cs="Arial"/>
          <w:snapToGrid w:val="0"/>
          <w:sz w:val="20"/>
          <w:szCs w:val="20"/>
        </w:rPr>
      </w:pPr>
      <w:r w:rsidRPr="0065447F">
        <w:rPr>
          <w:rFonts w:ascii="Arial" w:hAnsi="Arial" w:cs="Arial"/>
          <w:snapToGrid w:val="0"/>
          <w:sz w:val="20"/>
          <w:szCs w:val="20"/>
        </w:rPr>
        <w:t>Bankovní záruka za řádné plnění díla musí být neodvolatelná a udržovaná v platnosti po celou dobu realizace díla až do jeho předání.</w:t>
      </w:r>
      <w:bookmarkStart w:id="1" w:name="_GoBack"/>
    </w:p>
    <w:bookmarkEnd w:id="1"/>
    <w:p w:rsidR="00370D77" w:rsidRPr="0065447F" w:rsidRDefault="00370D77" w:rsidP="0065447F">
      <w:pPr>
        <w:widowControl w:val="0"/>
        <w:tabs>
          <w:tab w:val="left" w:pos="567"/>
        </w:tabs>
        <w:snapToGrid w:val="0"/>
        <w:spacing w:after="240" w:line="240" w:lineRule="auto"/>
        <w:jc w:val="both"/>
        <w:outlineLvl w:val="7"/>
        <w:rPr>
          <w:rFonts w:ascii="Arial" w:hAnsi="Arial" w:cs="Arial"/>
          <w:snapToGrid w:val="0"/>
          <w:sz w:val="20"/>
          <w:szCs w:val="20"/>
          <w:lang w:eastAsia="cs-CZ"/>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370D77" w:rsidRDefault="00370D77" w:rsidP="00DB3FA7">
      <w:pPr>
        <w:pStyle w:val="Nadpis2"/>
        <w:keepNext w:val="0"/>
        <w:widowControl w:val="0"/>
        <w:numPr>
          <w:ilvl w:val="0"/>
          <w:numId w:val="0"/>
        </w:numPr>
        <w:suppressAutoHyphens w:val="0"/>
        <w:spacing w:before="120" w:after="120"/>
        <w:ind w:left="578" w:hanging="578"/>
        <w:rPr>
          <w:ins w:id="2" w:author="Plesingerová Martina" w:date="2023-04-18T10:01:00Z"/>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Pr="00DB3FA7">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DB3FA7" w:rsidRPr="008871C5"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8871C5">
        <w:rPr>
          <w:rFonts w:ascii="Arial" w:hAnsi="Arial" w:cs="Arial"/>
          <w:sz w:val="20"/>
          <w:szCs w:val="20"/>
        </w:rPr>
        <w:t xml:space="preserve">Smlouva je </w:t>
      </w:r>
      <w:r w:rsidRPr="008871C5">
        <w:rPr>
          <w:rFonts w:ascii="Arial" w:hAnsi="Arial" w:cs="Arial"/>
          <w:b/>
          <w:sz w:val="20"/>
          <w:szCs w:val="20"/>
          <w:u w:val="single"/>
        </w:rPr>
        <w:t>platná</w:t>
      </w:r>
      <w:r w:rsidRPr="008871C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8871C5" w:rsidRDefault="00DB3FA7" w:rsidP="008871C5">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8871C5">
        <w:rPr>
          <w:rFonts w:ascii="Arial" w:hAnsi="Arial" w:cs="Arial"/>
          <w:sz w:val="20"/>
          <w:szCs w:val="20"/>
        </w:rPr>
        <w:t xml:space="preserve">Smlouva je </w:t>
      </w:r>
      <w:r w:rsidRPr="008871C5">
        <w:rPr>
          <w:rFonts w:ascii="Arial" w:hAnsi="Arial" w:cs="Arial"/>
          <w:b/>
          <w:sz w:val="20"/>
          <w:szCs w:val="20"/>
          <w:u w:val="single"/>
        </w:rPr>
        <w:t>účinná</w:t>
      </w:r>
      <w:r w:rsidRPr="008871C5">
        <w:rPr>
          <w:rFonts w:ascii="Arial" w:hAnsi="Arial" w:cs="Arial"/>
          <w:sz w:val="20"/>
          <w:szCs w:val="20"/>
        </w:rPr>
        <w:t xml:space="preserve"> dnem jejího uveřejnění v registru smluv. </w:t>
      </w:r>
      <w:r w:rsidR="009014AB" w:rsidRPr="008871C5">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w:t>
      </w:r>
      <w:r w:rsidRPr="00DB3FA7">
        <w:rPr>
          <w:rFonts w:ascii="Arial" w:hAnsi="Arial" w:cs="Arial"/>
          <w:color w:val="000000"/>
          <w:sz w:val="20"/>
          <w:szCs w:val="20"/>
        </w:rPr>
        <w:lastRenderedPageBreak/>
        <w:t>udržitelného rozvoje, životní prostřední nezatěžujícího životního cyklu a případně dalších environmentálních hledisek a současně alternativy implementace nového nebo značně zlepšeného produktu, služby nebo postupu.</w:t>
      </w:r>
      <w:bookmarkStart w:id="3"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3"/>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4"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4"/>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18494A" w:rsidRDefault="0018494A" w:rsidP="00DB3FA7">
      <w:pPr>
        <w:widowControl w:val="0"/>
        <w:spacing w:before="120" w:after="120" w:line="240" w:lineRule="auto"/>
        <w:jc w:val="both"/>
        <w:rPr>
          <w:rFonts w:ascii="Arial" w:hAnsi="Arial" w:cs="Arial"/>
          <w:caps/>
          <w:sz w:val="20"/>
          <w:szCs w:val="20"/>
        </w:rPr>
      </w:pPr>
    </w:p>
    <w:p w:rsidR="0018494A" w:rsidRDefault="0018494A" w:rsidP="00DB3FA7">
      <w:pPr>
        <w:widowControl w:val="0"/>
        <w:spacing w:before="120" w:after="120" w:line="240" w:lineRule="auto"/>
        <w:jc w:val="both"/>
        <w:rPr>
          <w:rFonts w:ascii="Arial" w:hAnsi="Arial" w:cs="Arial"/>
          <w:caps/>
          <w:sz w:val="20"/>
          <w:szCs w:val="20"/>
        </w:rPr>
      </w:pPr>
    </w:p>
    <w:p w:rsidR="0018494A" w:rsidRDefault="0018494A" w:rsidP="00DB3FA7">
      <w:pPr>
        <w:widowControl w:val="0"/>
        <w:spacing w:before="120" w:after="120" w:line="240" w:lineRule="auto"/>
        <w:jc w:val="both"/>
        <w:rPr>
          <w:rFonts w:ascii="Arial" w:hAnsi="Arial" w:cs="Arial"/>
          <w:caps/>
          <w:sz w:val="20"/>
          <w:szCs w:val="20"/>
        </w:rPr>
      </w:pPr>
    </w:p>
    <w:p w:rsidR="0018494A" w:rsidRDefault="0018494A" w:rsidP="00DB3FA7">
      <w:pPr>
        <w:widowControl w:val="0"/>
        <w:spacing w:before="120" w:after="120" w:line="240" w:lineRule="auto"/>
        <w:jc w:val="both"/>
        <w:rPr>
          <w:rFonts w:ascii="Arial" w:hAnsi="Arial" w:cs="Arial"/>
          <w:caps/>
          <w:sz w:val="20"/>
          <w:szCs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lastRenderedPageBreak/>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14A2F">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14A2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65447F" w:rsidP="00CE44A1">
          <w:pPr>
            <w:spacing w:after="120"/>
            <w:rPr>
              <w:rFonts w:ascii="Arial" w:hAnsi="Arial" w:cs="Arial"/>
              <w:sz w:val="16"/>
              <w:szCs w:val="16"/>
            </w:rPr>
          </w:pPr>
          <w:r w:rsidRPr="0065447F">
            <w:rPr>
              <w:rFonts w:ascii="Arial" w:eastAsia="Calibri" w:hAnsi="Arial" w:cs="Arial"/>
              <w:b/>
              <w:bCs/>
              <w:sz w:val="16"/>
              <w:szCs w:val="16"/>
              <w:lang w:eastAsia="en-US"/>
            </w:rPr>
            <w:t xml:space="preserve">II/344 Chotěboř křiž. II/345 – </w:t>
          </w:r>
          <w:proofErr w:type="spellStart"/>
          <w:r w:rsidRPr="0065447F">
            <w:rPr>
              <w:rFonts w:ascii="Arial" w:eastAsia="Calibri" w:hAnsi="Arial" w:cs="Arial"/>
              <w:b/>
              <w:bCs/>
              <w:sz w:val="16"/>
              <w:szCs w:val="16"/>
              <w:lang w:eastAsia="en-US"/>
            </w:rPr>
            <w:t>Jeníkovec</w:t>
          </w:r>
          <w:proofErr w:type="spellEnd"/>
          <w:r w:rsidRPr="0065447F">
            <w:rPr>
              <w:rFonts w:ascii="Arial" w:eastAsia="Calibri" w:hAnsi="Arial" w:cs="Arial"/>
              <w:b/>
              <w:bCs/>
              <w:sz w:val="16"/>
              <w:szCs w:val="16"/>
              <w:lang w:eastAsia="en-US"/>
            </w:rPr>
            <w:t xml:space="preserve"> křiž. III/34428</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lesingerová Martina">
    <w15:presenceInfo w15:providerId="AD" w15:userId="S-1-5-21-1547814083-1834688084-2493830544-2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8494A"/>
    <w:rsid w:val="00212951"/>
    <w:rsid w:val="002B4502"/>
    <w:rsid w:val="00314A2F"/>
    <w:rsid w:val="00370D77"/>
    <w:rsid w:val="003C1001"/>
    <w:rsid w:val="004A07C6"/>
    <w:rsid w:val="005A695F"/>
    <w:rsid w:val="0065447F"/>
    <w:rsid w:val="00683875"/>
    <w:rsid w:val="006C4204"/>
    <w:rsid w:val="00791A63"/>
    <w:rsid w:val="007F7F00"/>
    <w:rsid w:val="0083136F"/>
    <w:rsid w:val="008871C5"/>
    <w:rsid w:val="008F2FA1"/>
    <w:rsid w:val="009014AB"/>
    <w:rsid w:val="00A75AB9"/>
    <w:rsid w:val="00B83B48"/>
    <w:rsid w:val="00BE456F"/>
    <w:rsid w:val="00CE44A1"/>
    <w:rsid w:val="00D019A0"/>
    <w:rsid w:val="00DB3FA7"/>
    <w:rsid w:val="00DD7E84"/>
    <w:rsid w:val="00E0602B"/>
    <w:rsid w:val="00E774FF"/>
    <w:rsid w:val="00E83FB7"/>
    <w:rsid w:val="00E97E6E"/>
    <w:rsid w:val="00EC3020"/>
    <w:rsid w:val="00F5604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8</Pages>
  <Words>2814</Words>
  <Characters>16603</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19</cp:revision>
  <dcterms:created xsi:type="dcterms:W3CDTF">2022-10-25T21:48:00Z</dcterms:created>
  <dcterms:modified xsi:type="dcterms:W3CDTF">2023-04-27T13:18:00Z</dcterms:modified>
</cp:coreProperties>
</file>